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954AA" w14:textId="77777777" w:rsidR="00543372" w:rsidRDefault="000E705A" w:rsidP="00543372">
      <w:pPr>
        <w:jc w:val="right"/>
        <w:rPr>
          <w:rFonts w:ascii="Arial" w:hAnsi="Arial" w:cs="Arial"/>
          <w:b/>
          <w:sz w:val="22"/>
          <w:szCs w:val="22"/>
        </w:rPr>
      </w:pPr>
      <w:r w:rsidRPr="00F04256">
        <w:rPr>
          <w:rFonts w:ascii="Arial" w:hAnsi="Arial" w:cs="Arial"/>
          <w:b/>
          <w:sz w:val="22"/>
          <w:szCs w:val="22"/>
        </w:rPr>
        <w:t xml:space="preserve">Příloha č. </w:t>
      </w:r>
      <w:r w:rsidR="008E1C65">
        <w:rPr>
          <w:rFonts w:ascii="Arial" w:hAnsi="Arial" w:cs="Arial"/>
          <w:b/>
          <w:sz w:val="22"/>
          <w:szCs w:val="22"/>
        </w:rPr>
        <w:t>2</w:t>
      </w:r>
    </w:p>
    <w:p w14:paraId="32B5050A" w14:textId="77777777" w:rsidR="00EB1C45" w:rsidRPr="00B03D0D" w:rsidRDefault="00EB1C45" w:rsidP="00EB1C45">
      <w:pPr>
        <w:jc w:val="right"/>
        <w:rPr>
          <w:rFonts w:ascii="Arial" w:hAnsi="Arial" w:cs="Arial"/>
          <w:sz w:val="22"/>
          <w:szCs w:val="22"/>
        </w:rPr>
      </w:pPr>
      <w:r w:rsidRPr="00B03D0D">
        <w:rPr>
          <w:rFonts w:ascii="Arial" w:hAnsi="Arial" w:cs="Arial"/>
          <w:sz w:val="22"/>
          <w:szCs w:val="22"/>
        </w:rPr>
        <w:t>Vzor Protokolu o předání Díla</w:t>
      </w:r>
    </w:p>
    <w:p w14:paraId="6D3F2DC5" w14:textId="2BCBC705" w:rsidR="00EB1C45" w:rsidRDefault="00EB1C45" w:rsidP="00CA6BD4">
      <w:pPr>
        <w:jc w:val="right"/>
        <w:rPr>
          <w:rFonts w:ascii="Arial" w:hAnsi="Arial" w:cs="Arial"/>
          <w:sz w:val="22"/>
          <w:szCs w:val="22"/>
        </w:rPr>
      </w:pPr>
    </w:p>
    <w:p w14:paraId="439EC662" w14:textId="3D2D86F4" w:rsidR="00EB1C45" w:rsidRDefault="00EB1C45">
      <w:pPr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17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923"/>
        <w:gridCol w:w="418"/>
        <w:gridCol w:w="6279"/>
      </w:tblGrid>
      <w:tr w:rsidR="00EB1C45" w:rsidRPr="00F04256" w14:paraId="5B4945B8" w14:textId="77777777" w:rsidTr="00CE2BD6">
        <w:tc>
          <w:tcPr>
            <w:tcW w:w="10170" w:type="dxa"/>
            <w:gridSpan w:val="4"/>
          </w:tcPr>
          <w:p w14:paraId="7638B2C7" w14:textId="77777777" w:rsidR="00EB1C45" w:rsidRPr="00F04256" w:rsidRDefault="00EB1C45" w:rsidP="00CE2BD6">
            <w:pPr>
              <w:rPr>
                <w:rFonts w:ascii="Arial" w:hAnsi="Arial" w:cs="Arial"/>
                <w:b/>
              </w:rPr>
            </w:pPr>
          </w:p>
          <w:p w14:paraId="782F6E68" w14:textId="77777777" w:rsidR="00EB1C45" w:rsidRPr="00F04256" w:rsidRDefault="00EB1C45" w:rsidP="00CE2BD6">
            <w:pPr>
              <w:jc w:val="center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PRO</w:t>
            </w:r>
            <w:r>
              <w:rPr>
                <w:rFonts w:ascii="Arial" w:hAnsi="Arial" w:cs="Arial"/>
                <w:b/>
              </w:rPr>
              <w:t>TO</w:t>
            </w:r>
            <w:r w:rsidRPr="00F04256">
              <w:rPr>
                <w:rFonts w:ascii="Arial" w:hAnsi="Arial" w:cs="Arial"/>
                <w:b/>
              </w:rPr>
              <w:t xml:space="preserve">KOL O PŘEDÁNÍ DÍLA č. </w:t>
            </w:r>
            <w:proofErr w:type="gramStart"/>
            <w:r w:rsidRPr="00F04256"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 w:rsidRPr="00F04256">
              <w:rPr>
                <w:rFonts w:ascii="Arial" w:hAnsi="Arial" w:cs="Arial"/>
                <w:highlight w:val="yellow"/>
              </w:rPr>
              <w:t xml:space="preserve">  ]</w:t>
            </w:r>
          </w:p>
          <w:p w14:paraId="4EAB7E32" w14:textId="77777777" w:rsidR="00EB1C45" w:rsidRPr="00F04256" w:rsidRDefault="00EB1C45" w:rsidP="00CE2BD6">
            <w:pPr>
              <w:jc w:val="center"/>
              <w:rPr>
                <w:rFonts w:ascii="Arial" w:hAnsi="Arial" w:cs="Arial"/>
              </w:rPr>
            </w:pPr>
          </w:p>
          <w:p w14:paraId="24152C17" w14:textId="77777777" w:rsidR="00EB1C45" w:rsidRPr="00F04256" w:rsidRDefault="00EB1C45" w:rsidP="00CE2BD6">
            <w:pPr>
              <w:jc w:val="center"/>
              <w:rPr>
                <w:rFonts w:ascii="Arial" w:hAnsi="Arial" w:cs="Arial"/>
              </w:rPr>
            </w:pPr>
          </w:p>
        </w:tc>
      </w:tr>
      <w:tr w:rsidR="00EB1C45" w:rsidRPr="00F04256" w14:paraId="17B89A58" w14:textId="77777777" w:rsidTr="000734FC">
        <w:tc>
          <w:tcPr>
            <w:tcW w:w="3473" w:type="dxa"/>
            <w:gridSpan w:val="2"/>
          </w:tcPr>
          <w:p w14:paraId="25049C1B" w14:textId="77777777" w:rsidR="00EB1C45" w:rsidRPr="00F04256" w:rsidRDefault="00EB1C45" w:rsidP="00CE2BD6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Objednatel:</w:t>
            </w:r>
          </w:p>
        </w:tc>
        <w:tc>
          <w:tcPr>
            <w:tcW w:w="418" w:type="dxa"/>
          </w:tcPr>
          <w:p w14:paraId="3CE57FBE" w14:textId="77777777" w:rsidR="00EB1C45" w:rsidRPr="00F04256" w:rsidRDefault="00EB1C45" w:rsidP="00CE2B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4B625DE3" w14:textId="77777777" w:rsidR="00EB1C45" w:rsidRPr="00F04256" w:rsidRDefault="00EB1C45" w:rsidP="00CE2BD6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společnost</w:t>
            </w:r>
            <w:r w:rsidRPr="00F04256">
              <w:rPr>
                <w:rFonts w:ascii="Arial" w:hAnsi="Arial" w:cs="Arial"/>
                <w:b/>
              </w:rPr>
              <w:t xml:space="preserve"> Lidl Česká republika v.o.s.</w:t>
            </w:r>
            <w:r w:rsidRPr="00F04256">
              <w:rPr>
                <w:rFonts w:ascii="Arial" w:hAnsi="Arial" w:cs="Arial"/>
              </w:rPr>
              <w:t>,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Pr="00F04256">
              <w:rPr>
                <w:rFonts w:ascii="Arial" w:hAnsi="Arial" w:cs="Arial"/>
              </w:rPr>
              <w:t>IČO: 261 78 541, se sídlem Praha 5, Nárožní 1359/11, PSČ 158 00, zapsaná v obchodním rejstříku vedeném Městským soudem v Praze, oddíl A, vložka 42824</w:t>
            </w:r>
          </w:p>
        </w:tc>
      </w:tr>
      <w:tr w:rsidR="000734FC" w:rsidRPr="00F04256" w14:paraId="2F73BC8B" w14:textId="77777777" w:rsidTr="000734FC">
        <w:tc>
          <w:tcPr>
            <w:tcW w:w="3473" w:type="dxa"/>
            <w:gridSpan w:val="2"/>
          </w:tcPr>
          <w:p w14:paraId="2005E362" w14:textId="6469F58D" w:rsidR="000734FC" w:rsidRPr="00F04256" w:rsidRDefault="000734FC" w:rsidP="000734FC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b/>
              </w:rPr>
              <w:t>Zhotovitel:</w:t>
            </w:r>
          </w:p>
        </w:tc>
        <w:tc>
          <w:tcPr>
            <w:tcW w:w="418" w:type="dxa"/>
          </w:tcPr>
          <w:p w14:paraId="1CF0F009" w14:textId="77777777" w:rsidR="000734FC" w:rsidRPr="00F04256" w:rsidRDefault="000734FC" w:rsidP="000734FC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5C653B35" w14:textId="77777777" w:rsidR="000734FC" w:rsidRDefault="000734FC" w:rsidP="000734FC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společnost </w:t>
            </w:r>
            <w:proofErr w:type="gramStart"/>
            <w:r w:rsidRPr="00F04256">
              <w:rPr>
                <w:rFonts w:ascii="Arial" w:hAnsi="Arial" w:cs="Arial"/>
                <w:b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b/>
                <w:highlight w:val="yellow"/>
              </w:rPr>
              <w:t xml:space="preserve">                          </w:t>
            </w:r>
            <w:r w:rsidRPr="00F04256">
              <w:rPr>
                <w:rFonts w:ascii="Arial" w:hAnsi="Arial" w:cs="Arial"/>
                <w:b/>
                <w:highlight w:val="yellow"/>
              </w:rPr>
              <w:t xml:space="preserve">  ]</w:t>
            </w:r>
            <w:r w:rsidRPr="00F04256">
              <w:rPr>
                <w:rFonts w:ascii="Arial" w:hAnsi="Arial" w:cs="Arial"/>
              </w:rPr>
              <w:t xml:space="preserve">, IČO: </w:t>
            </w:r>
            <w:r w:rsidRPr="00F04256">
              <w:rPr>
                <w:rFonts w:ascii="Arial" w:hAnsi="Arial" w:cs="Arial"/>
                <w:highlight w:val="yellow"/>
              </w:rPr>
              <w:t xml:space="preserve">[  </w:t>
            </w:r>
            <w:r>
              <w:rPr>
                <w:rFonts w:ascii="Arial" w:hAnsi="Arial" w:cs="Arial"/>
                <w:highlight w:val="yellow"/>
              </w:rPr>
              <w:t xml:space="preserve">       </w:t>
            </w:r>
            <w:r w:rsidRPr="00F04256">
              <w:rPr>
                <w:rFonts w:ascii="Arial" w:hAnsi="Arial" w:cs="Arial"/>
                <w:highlight w:val="yellow"/>
              </w:rPr>
              <w:t xml:space="preserve">  ]</w:t>
            </w:r>
            <w:r w:rsidRPr="00F04256">
              <w:rPr>
                <w:rFonts w:ascii="Arial" w:hAnsi="Arial" w:cs="Arial"/>
              </w:rPr>
              <w:t xml:space="preserve">, se sídlem </w:t>
            </w:r>
            <w:r w:rsidRPr="00F04256">
              <w:rPr>
                <w:rFonts w:ascii="Arial" w:hAnsi="Arial" w:cs="Arial"/>
                <w:highlight w:val="yellow"/>
              </w:rPr>
              <w:t xml:space="preserve">[  </w:t>
            </w:r>
            <w:r>
              <w:rPr>
                <w:rFonts w:ascii="Arial" w:hAnsi="Arial" w:cs="Arial"/>
                <w:highlight w:val="yellow"/>
              </w:rPr>
              <w:t xml:space="preserve">           </w:t>
            </w:r>
            <w:r w:rsidRPr="00F04256">
              <w:rPr>
                <w:rFonts w:ascii="Arial" w:hAnsi="Arial" w:cs="Arial"/>
                <w:highlight w:val="yellow"/>
              </w:rPr>
              <w:t xml:space="preserve">  ]</w:t>
            </w:r>
            <w:r w:rsidRPr="00F04256">
              <w:rPr>
                <w:rFonts w:ascii="Arial" w:hAnsi="Arial" w:cs="Arial"/>
              </w:rPr>
              <w:t xml:space="preserve">, zapsaná v obchodním rejstříku vedeném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>soudem v 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oddíl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vložka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62353D0B" w14:textId="1CBEBCFF" w:rsidR="000734FC" w:rsidRPr="00F04256" w:rsidRDefault="000734FC" w:rsidP="000734FC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EB1C45" w:rsidRPr="00F04256" w14:paraId="33F20763" w14:textId="77777777" w:rsidTr="000734FC">
        <w:tc>
          <w:tcPr>
            <w:tcW w:w="550" w:type="dxa"/>
          </w:tcPr>
          <w:p w14:paraId="0614E968" w14:textId="77777777" w:rsidR="00EB1C45" w:rsidRPr="00F04256" w:rsidRDefault="00EB1C45" w:rsidP="00CE2BD6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1.</w:t>
            </w:r>
          </w:p>
        </w:tc>
        <w:tc>
          <w:tcPr>
            <w:tcW w:w="2923" w:type="dxa"/>
          </w:tcPr>
          <w:p w14:paraId="6B4AE424" w14:textId="77777777" w:rsidR="00EB1C45" w:rsidRPr="00F04256" w:rsidRDefault="00EB1C45" w:rsidP="00CE2BD6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Výkladové pravidlo:</w:t>
            </w:r>
          </w:p>
        </w:tc>
        <w:tc>
          <w:tcPr>
            <w:tcW w:w="418" w:type="dxa"/>
          </w:tcPr>
          <w:p w14:paraId="331F1D1C" w14:textId="77777777" w:rsidR="00EB1C45" w:rsidRPr="00F04256" w:rsidRDefault="00EB1C45" w:rsidP="00CE2BD6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4BAC8187" w14:textId="2E3EA7B5" w:rsidR="00EB1C45" w:rsidRPr="00F04256" w:rsidRDefault="000734FC" w:rsidP="00CE2BD6">
            <w:pPr>
              <w:spacing w:before="24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Slova uvozená velkým počátečním písmenem mají význam uvedený ve Smlouvě o dílo </w:t>
            </w:r>
            <w:r>
              <w:rPr>
                <w:rFonts w:ascii="Arial" w:hAnsi="Arial" w:cs="Arial"/>
              </w:rPr>
              <w:t>- Pořízení fotovoltaického systému bez akumulace pro vlastní spotřebu pro Logistické centrum Buštěhrad</w:t>
            </w:r>
            <w:r w:rsidRPr="00F04256">
              <w:rPr>
                <w:rFonts w:ascii="Arial" w:hAnsi="Arial" w:cs="Arial"/>
              </w:rPr>
              <w:t xml:space="preserve"> uzavřené mezi Objednatelem a Zhotovitelem dne </w:t>
            </w:r>
            <w:proofErr w:type="gramStart"/>
            <w:r w:rsidRPr="00F04256"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 w:rsidRPr="00F04256">
              <w:rPr>
                <w:rFonts w:ascii="Arial" w:hAnsi="Arial" w:cs="Arial"/>
                <w:highlight w:val="yellow"/>
              </w:rPr>
              <w:t xml:space="preserve"> ]</w:t>
            </w:r>
            <w:r>
              <w:rPr>
                <w:rFonts w:ascii="Arial" w:hAnsi="Arial" w:cs="Arial"/>
              </w:rPr>
              <w:t xml:space="preserve"> (dále jen „</w:t>
            </w:r>
            <w:r>
              <w:rPr>
                <w:rFonts w:ascii="Arial" w:hAnsi="Arial" w:cs="Arial"/>
                <w:b/>
              </w:rPr>
              <w:t>Smlouva</w:t>
            </w:r>
            <w:r>
              <w:rPr>
                <w:rFonts w:ascii="Arial" w:hAnsi="Arial" w:cs="Arial"/>
              </w:rPr>
              <w:t>“)</w:t>
            </w:r>
            <w:r w:rsidRPr="00F04256">
              <w:rPr>
                <w:rFonts w:ascii="Arial" w:hAnsi="Arial" w:cs="Arial"/>
              </w:rPr>
              <w:t>, pokud v tomto dokumentu není uvedeno jinak.</w:t>
            </w:r>
          </w:p>
        </w:tc>
      </w:tr>
      <w:tr w:rsidR="00EB1C45" w:rsidRPr="00F04256" w14:paraId="163BDD62" w14:textId="77777777" w:rsidTr="000734FC">
        <w:tc>
          <w:tcPr>
            <w:tcW w:w="550" w:type="dxa"/>
          </w:tcPr>
          <w:p w14:paraId="671237A8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2.</w:t>
            </w:r>
          </w:p>
        </w:tc>
        <w:tc>
          <w:tcPr>
            <w:tcW w:w="2923" w:type="dxa"/>
          </w:tcPr>
          <w:p w14:paraId="40EE07F1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Datum:</w:t>
            </w:r>
          </w:p>
        </w:tc>
        <w:tc>
          <w:tcPr>
            <w:tcW w:w="418" w:type="dxa"/>
          </w:tcPr>
          <w:p w14:paraId="06B36F36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79" w:type="dxa"/>
          </w:tcPr>
          <w:p w14:paraId="2CBE291C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EB1C45" w:rsidRPr="00F04256" w14:paraId="7239CF4B" w14:textId="77777777" w:rsidTr="000734FC">
        <w:tc>
          <w:tcPr>
            <w:tcW w:w="550" w:type="dxa"/>
          </w:tcPr>
          <w:p w14:paraId="11A8B3A6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3.</w:t>
            </w:r>
          </w:p>
        </w:tc>
        <w:tc>
          <w:tcPr>
            <w:tcW w:w="2923" w:type="dxa"/>
          </w:tcPr>
          <w:p w14:paraId="10009FE1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Místo sepisu:</w:t>
            </w:r>
          </w:p>
        </w:tc>
        <w:tc>
          <w:tcPr>
            <w:tcW w:w="418" w:type="dxa"/>
          </w:tcPr>
          <w:p w14:paraId="0302338A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79" w:type="dxa"/>
          </w:tcPr>
          <w:p w14:paraId="067FDC79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EB1C45" w:rsidRPr="00F04256" w14:paraId="28584769" w14:textId="77777777" w:rsidTr="000734FC">
        <w:tc>
          <w:tcPr>
            <w:tcW w:w="550" w:type="dxa"/>
          </w:tcPr>
          <w:p w14:paraId="2ED27011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4.</w:t>
            </w:r>
          </w:p>
        </w:tc>
        <w:tc>
          <w:tcPr>
            <w:tcW w:w="2923" w:type="dxa"/>
          </w:tcPr>
          <w:p w14:paraId="5A22023C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Přítomné osoby:</w:t>
            </w:r>
          </w:p>
        </w:tc>
        <w:tc>
          <w:tcPr>
            <w:tcW w:w="418" w:type="dxa"/>
          </w:tcPr>
          <w:p w14:paraId="65BC8B44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D3796E2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Objednatele:</w:t>
            </w:r>
          </w:p>
          <w:p w14:paraId="28A41426" w14:textId="77777777" w:rsidR="00EB1C45" w:rsidRPr="00F04256" w:rsidRDefault="00EB1C45" w:rsidP="00CE2BD6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39A5CA8D" w14:textId="77777777" w:rsidR="00EB1C45" w:rsidRPr="00F04256" w:rsidRDefault="00EB1C45" w:rsidP="00CE2BD6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EB1C45" w:rsidRPr="00F04256" w14:paraId="2F34278D" w14:textId="77777777" w:rsidTr="000734FC">
        <w:tc>
          <w:tcPr>
            <w:tcW w:w="550" w:type="dxa"/>
          </w:tcPr>
          <w:p w14:paraId="5DB845DC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23" w:type="dxa"/>
          </w:tcPr>
          <w:p w14:paraId="015CE40A" w14:textId="77777777" w:rsidR="00EB1C45" w:rsidRDefault="00EB1C45" w:rsidP="00CE2BD6">
            <w:pPr>
              <w:spacing w:before="120"/>
              <w:rPr>
                <w:rFonts w:ascii="Arial" w:hAnsi="Arial" w:cs="Arial"/>
              </w:rPr>
            </w:pPr>
          </w:p>
          <w:p w14:paraId="63A50250" w14:textId="77777777" w:rsidR="00EB1C45" w:rsidRDefault="00EB1C45" w:rsidP="00CE2BD6">
            <w:pPr>
              <w:spacing w:before="120"/>
              <w:rPr>
                <w:rFonts w:ascii="Arial" w:hAnsi="Arial" w:cs="Arial"/>
              </w:rPr>
            </w:pPr>
          </w:p>
          <w:p w14:paraId="4C56971F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14:paraId="30F06052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10ABFE63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Zhotovitele:</w:t>
            </w:r>
          </w:p>
          <w:p w14:paraId="314AD237" w14:textId="77777777" w:rsidR="00EB1C45" w:rsidRPr="00F04256" w:rsidRDefault="00EB1C45" w:rsidP="00CE2BD6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1E6F4EF1" w14:textId="77777777" w:rsidR="00EB1C45" w:rsidRPr="00991934" w:rsidRDefault="00EB1C45" w:rsidP="00CE2BD6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EB1C45" w:rsidRPr="00F04256" w14:paraId="01304472" w14:textId="77777777" w:rsidTr="000734FC">
        <w:tc>
          <w:tcPr>
            <w:tcW w:w="550" w:type="dxa"/>
          </w:tcPr>
          <w:p w14:paraId="7EDE284E" w14:textId="77777777" w:rsidR="00EB1C45" w:rsidRDefault="00EB1C45" w:rsidP="00CE2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  <w:p w14:paraId="2BBD419B" w14:textId="77777777" w:rsidR="00EB1C45" w:rsidRPr="00F04256" w:rsidRDefault="00EB1C45" w:rsidP="00CE2BD6">
            <w:pPr>
              <w:rPr>
                <w:rFonts w:ascii="Arial" w:hAnsi="Arial" w:cs="Arial"/>
              </w:rPr>
            </w:pPr>
          </w:p>
        </w:tc>
        <w:tc>
          <w:tcPr>
            <w:tcW w:w="2923" w:type="dxa"/>
          </w:tcPr>
          <w:p w14:paraId="168AA829" w14:textId="77777777" w:rsidR="00EB1C45" w:rsidRDefault="00EB1C45" w:rsidP="00CE2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Termín pro dokončení díla</w:t>
            </w:r>
          </w:p>
          <w:p w14:paraId="6061DFFE" w14:textId="77777777" w:rsidR="00EB1C45" w:rsidRPr="00F04256" w:rsidRDefault="00EB1C45" w:rsidP="00CE2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dle přílohy č.5 Harmonogramu provádění díla, milníku č.6</w:t>
            </w:r>
          </w:p>
        </w:tc>
        <w:tc>
          <w:tcPr>
            <w:tcW w:w="418" w:type="dxa"/>
          </w:tcPr>
          <w:p w14:paraId="25DB0ED5" w14:textId="77777777" w:rsidR="00EB1C45" w:rsidRPr="00F04256" w:rsidRDefault="00EB1C45" w:rsidP="00CE2BD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5FD4C902" w14:textId="77777777" w:rsidR="00EB1C45" w:rsidRPr="00F04256" w:rsidRDefault="00EB1C45" w:rsidP="00CE2BD6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EB1C45" w:rsidRPr="00F04256" w14:paraId="48580983" w14:textId="77777777" w:rsidTr="000734FC">
        <w:tc>
          <w:tcPr>
            <w:tcW w:w="550" w:type="dxa"/>
          </w:tcPr>
          <w:p w14:paraId="33BE806A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23" w:type="dxa"/>
            <w:vAlign w:val="bottom"/>
          </w:tcPr>
          <w:p w14:paraId="2E51226D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Stav předávaného Díla:</w:t>
            </w:r>
          </w:p>
        </w:tc>
        <w:tc>
          <w:tcPr>
            <w:tcW w:w="418" w:type="dxa"/>
            <w:vAlign w:val="bottom"/>
          </w:tcPr>
          <w:p w14:paraId="79A26C40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79" w:type="dxa"/>
            <w:vAlign w:val="bottom"/>
          </w:tcPr>
          <w:p w14:paraId="671FC1BB" w14:textId="77777777" w:rsidR="00EB1C45" w:rsidRPr="00F04256" w:rsidRDefault="00EB1C45" w:rsidP="00CE2BD6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Dílo:</w:t>
            </w:r>
          </w:p>
        </w:tc>
      </w:tr>
      <w:tr w:rsidR="00EB1C45" w:rsidRPr="00F04256" w14:paraId="0B35384C" w14:textId="77777777" w:rsidTr="000734FC">
        <w:tc>
          <w:tcPr>
            <w:tcW w:w="550" w:type="dxa"/>
            <w:vAlign w:val="bottom"/>
          </w:tcPr>
          <w:p w14:paraId="7471B39D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23" w:type="dxa"/>
            <w:vAlign w:val="bottom"/>
          </w:tcPr>
          <w:p w14:paraId="490483BF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8" w:type="dxa"/>
            <w:vAlign w:val="bottom"/>
          </w:tcPr>
          <w:p w14:paraId="4D3F1E03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79" w:type="dxa"/>
            <w:vAlign w:val="bottom"/>
          </w:tcPr>
          <w:p w14:paraId="096F3AF3" w14:textId="77777777" w:rsidR="00EB1C45" w:rsidRPr="00F04256" w:rsidRDefault="00EB1C45" w:rsidP="00CE2BD6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je bez </w:t>
            </w:r>
            <w:r>
              <w:rPr>
                <w:rFonts w:ascii="Arial" w:hAnsi="Arial" w:cs="Arial"/>
              </w:rPr>
              <w:t xml:space="preserve">zjevných </w:t>
            </w:r>
            <w:r w:rsidRPr="00F04256">
              <w:rPr>
                <w:rFonts w:ascii="Arial" w:hAnsi="Arial" w:cs="Arial"/>
              </w:rPr>
              <w:t xml:space="preserve">vad        </w:t>
            </w:r>
            <w:proofErr w:type="gramStart"/>
            <w:r w:rsidRPr="00F04256">
              <w:rPr>
                <w:rFonts w:ascii="Arial" w:hAnsi="Arial" w:cs="Arial"/>
              </w:rPr>
              <w:t xml:space="preserve">   </w:t>
            </w:r>
            <w:r w:rsidRPr="00F04256">
              <w:rPr>
                <w:rFonts w:ascii="Arial" w:hAnsi="Arial" w:cs="Arial"/>
                <w:highlight w:val="yellow"/>
              </w:rPr>
              <w:t>[</w:t>
            </w:r>
            <w:proofErr w:type="gramEnd"/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EB1C45" w:rsidRPr="00F04256" w14:paraId="0062B218" w14:textId="77777777" w:rsidTr="000734FC">
        <w:trPr>
          <w:trHeight w:val="283"/>
        </w:trPr>
        <w:tc>
          <w:tcPr>
            <w:tcW w:w="550" w:type="dxa"/>
            <w:vAlign w:val="bottom"/>
          </w:tcPr>
          <w:p w14:paraId="13BD820C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23" w:type="dxa"/>
            <w:vAlign w:val="bottom"/>
          </w:tcPr>
          <w:p w14:paraId="6832AFF1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8" w:type="dxa"/>
            <w:vAlign w:val="bottom"/>
          </w:tcPr>
          <w:p w14:paraId="7B94A97B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79" w:type="dxa"/>
            <w:vAlign w:val="bottom"/>
          </w:tcPr>
          <w:p w14:paraId="1136DA55" w14:textId="77777777" w:rsidR="00EB1C45" w:rsidRPr="00F04256" w:rsidRDefault="00EB1C45" w:rsidP="00CE2BD6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má </w:t>
            </w:r>
            <w:r w:rsidRPr="00F04256">
              <w:rPr>
                <w:rFonts w:ascii="Arial" w:hAnsi="Arial" w:cs="Arial"/>
                <w:b/>
                <w:u w:val="single"/>
              </w:rPr>
              <w:t>podstatné</w:t>
            </w:r>
            <w:r w:rsidRPr="00F04256">
              <w:rPr>
                <w:rFonts w:ascii="Arial" w:hAnsi="Arial" w:cs="Arial"/>
              </w:rPr>
              <w:t xml:space="preserve"> vady        </w:t>
            </w:r>
            <w:proofErr w:type="gramStart"/>
            <w:r w:rsidRPr="00F04256">
              <w:rPr>
                <w:rFonts w:ascii="Arial" w:hAnsi="Arial" w:cs="Arial"/>
              </w:rPr>
              <w:t xml:space="preserve">   </w:t>
            </w:r>
            <w:r w:rsidRPr="00F04256">
              <w:rPr>
                <w:rFonts w:ascii="Arial" w:hAnsi="Arial" w:cs="Arial"/>
                <w:highlight w:val="yellow"/>
              </w:rPr>
              <w:t>[</w:t>
            </w:r>
            <w:proofErr w:type="gramEnd"/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EB1C45" w:rsidRPr="00F04256" w14:paraId="3573649D" w14:textId="77777777" w:rsidTr="000734FC">
        <w:trPr>
          <w:trHeight w:val="283"/>
        </w:trPr>
        <w:tc>
          <w:tcPr>
            <w:tcW w:w="550" w:type="dxa"/>
            <w:vAlign w:val="bottom"/>
          </w:tcPr>
          <w:p w14:paraId="6556F392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23" w:type="dxa"/>
          </w:tcPr>
          <w:p w14:paraId="53CB125D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14:paraId="308C5859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13260AA7" w14:textId="77777777" w:rsidR="00EB1C45" w:rsidRPr="00F04256" w:rsidRDefault="00EB1C45" w:rsidP="00CE2BD6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má </w:t>
            </w:r>
            <w:r w:rsidRPr="00F04256">
              <w:rPr>
                <w:rFonts w:ascii="Arial" w:hAnsi="Arial" w:cs="Arial"/>
                <w:b/>
                <w:u w:val="single"/>
              </w:rPr>
              <w:t>nepodstatné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vady    </w:t>
            </w:r>
            <w:proofErr w:type="gramStart"/>
            <w:r w:rsidRPr="00F04256">
              <w:rPr>
                <w:rFonts w:ascii="Arial" w:hAnsi="Arial" w:cs="Arial"/>
              </w:rPr>
              <w:t xml:space="preserve">   </w:t>
            </w:r>
            <w:r w:rsidRPr="00F04256">
              <w:rPr>
                <w:rFonts w:ascii="Arial" w:hAnsi="Arial" w:cs="Arial"/>
                <w:highlight w:val="yellow"/>
              </w:rPr>
              <w:t>[</w:t>
            </w:r>
            <w:proofErr w:type="gramEnd"/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EB1C45" w:rsidRPr="00F04256" w14:paraId="0C1CF7B1" w14:textId="77777777" w:rsidTr="000734FC">
        <w:tc>
          <w:tcPr>
            <w:tcW w:w="550" w:type="dxa"/>
          </w:tcPr>
          <w:p w14:paraId="26E79A80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2923" w:type="dxa"/>
          </w:tcPr>
          <w:p w14:paraId="1E1EF492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Popis </w:t>
            </w:r>
            <w:r w:rsidRPr="00F04256">
              <w:rPr>
                <w:rFonts w:ascii="Arial" w:hAnsi="Arial" w:cs="Arial"/>
                <w:b/>
                <w:u w:val="single"/>
              </w:rPr>
              <w:t>podstatných</w:t>
            </w:r>
            <w:r w:rsidRPr="00F04256">
              <w:rPr>
                <w:rFonts w:ascii="Arial" w:hAnsi="Arial" w:cs="Arial"/>
              </w:rPr>
              <w:t xml:space="preserve"> vad:</w:t>
            </w:r>
          </w:p>
        </w:tc>
        <w:tc>
          <w:tcPr>
            <w:tcW w:w="418" w:type="dxa"/>
          </w:tcPr>
          <w:p w14:paraId="2499573D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29B47C9A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EB1C45" w:rsidRPr="00F04256" w14:paraId="400D7EB5" w14:textId="77777777" w:rsidTr="000734FC">
        <w:tc>
          <w:tcPr>
            <w:tcW w:w="550" w:type="dxa"/>
          </w:tcPr>
          <w:p w14:paraId="4E56E950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23" w:type="dxa"/>
          </w:tcPr>
          <w:p w14:paraId="77417BC0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Popis </w:t>
            </w:r>
            <w:r w:rsidRPr="00F04256">
              <w:rPr>
                <w:rFonts w:ascii="Arial" w:hAnsi="Arial" w:cs="Arial"/>
                <w:b/>
                <w:u w:val="single"/>
              </w:rPr>
              <w:t>nepodstatných</w:t>
            </w:r>
            <w:r w:rsidRPr="00F04256">
              <w:rPr>
                <w:rFonts w:ascii="Arial" w:hAnsi="Arial" w:cs="Arial"/>
              </w:rPr>
              <w:t xml:space="preserve"> vad:</w:t>
            </w:r>
          </w:p>
        </w:tc>
        <w:tc>
          <w:tcPr>
            <w:tcW w:w="418" w:type="dxa"/>
          </w:tcPr>
          <w:p w14:paraId="26355EDA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68848C76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EB1C45" w:rsidRPr="00F04256" w14:paraId="0A59CD1D" w14:textId="77777777" w:rsidTr="000734FC">
        <w:tc>
          <w:tcPr>
            <w:tcW w:w="550" w:type="dxa"/>
          </w:tcPr>
          <w:p w14:paraId="60C2B88C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23" w:type="dxa"/>
          </w:tcPr>
          <w:p w14:paraId="292EC80D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Lhůty pro odstranění zjištěných vad:</w:t>
            </w:r>
          </w:p>
        </w:tc>
        <w:tc>
          <w:tcPr>
            <w:tcW w:w="418" w:type="dxa"/>
          </w:tcPr>
          <w:p w14:paraId="02BD5180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33EC4683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EB1C45" w:rsidRPr="00F04256" w14:paraId="1CAD537D" w14:textId="77777777" w:rsidTr="000734FC">
        <w:tc>
          <w:tcPr>
            <w:tcW w:w="550" w:type="dxa"/>
          </w:tcPr>
          <w:p w14:paraId="321E7A86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23" w:type="dxa"/>
          </w:tcPr>
          <w:p w14:paraId="564F27DE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Zhotovitel předal Objednateli originály dokumentů dle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22EF6">
              <w:rPr>
                <w:rFonts w:ascii="Arial" w:hAnsi="Arial" w:cs="Arial"/>
                <w:b/>
              </w:rPr>
              <w:t>přílohy č. 6</w:t>
            </w:r>
            <w:r>
              <w:rPr>
                <w:rFonts w:ascii="Arial" w:hAnsi="Arial" w:cs="Arial"/>
                <w:b/>
              </w:rPr>
              <w:t xml:space="preserve"> písm. e)</w:t>
            </w:r>
            <w:r>
              <w:rPr>
                <w:rFonts w:ascii="Arial" w:hAnsi="Arial" w:cs="Arial"/>
              </w:rPr>
              <w:t xml:space="preserve"> Smlouvy:</w:t>
            </w:r>
          </w:p>
        </w:tc>
        <w:tc>
          <w:tcPr>
            <w:tcW w:w="418" w:type="dxa"/>
          </w:tcPr>
          <w:p w14:paraId="35B94A8A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206D5046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EB1C45" w:rsidRPr="00F04256" w14:paraId="44F7C7F9" w14:textId="77777777" w:rsidTr="000734FC">
        <w:tc>
          <w:tcPr>
            <w:tcW w:w="550" w:type="dxa"/>
          </w:tcPr>
          <w:p w14:paraId="4068B5E1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23" w:type="dxa"/>
          </w:tcPr>
          <w:p w14:paraId="0C165FEB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14:paraId="516A726B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7BB4479D" w14:textId="77777777" w:rsidR="00EB1C45" w:rsidRPr="009439B7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9439B7">
              <w:rPr>
                <w:rFonts w:ascii="Arial" w:hAnsi="Arial" w:cs="Arial"/>
              </w:rPr>
              <w:t>Následující dokumenty nebyly předány:</w:t>
            </w:r>
          </w:p>
          <w:p w14:paraId="4E2C3C95" w14:textId="77777777" w:rsidR="00EB1C45" w:rsidRDefault="00EB1C45" w:rsidP="00CE2BD6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9439B7">
              <w:rPr>
                <w:rFonts w:ascii="Arial" w:hAnsi="Arial" w:cs="Arial"/>
                <w:highlight w:val="yellow"/>
              </w:rPr>
              <w:t>[    ]</w:t>
            </w:r>
          </w:p>
          <w:p w14:paraId="121D055C" w14:textId="77777777" w:rsidR="00EB1C45" w:rsidRDefault="00EB1C45" w:rsidP="00CE2BD6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9439B7">
              <w:rPr>
                <w:rFonts w:ascii="Arial" w:hAnsi="Arial" w:cs="Arial"/>
                <w:highlight w:val="yellow"/>
              </w:rPr>
              <w:t>[    ]</w:t>
            </w:r>
          </w:p>
          <w:p w14:paraId="7E635D1B" w14:textId="77777777" w:rsidR="00EB1C45" w:rsidRPr="009439B7" w:rsidRDefault="00EB1C45" w:rsidP="00CE2BD6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</w:p>
        </w:tc>
      </w:tr>
      <w:tr w:rsidR="00EB1C45" w:rsidRPr="00F04256" w14:paraId="376382F8" w14:textId="77777777" w:rsidTr="000734FC">
        <w:tc>
          <w:tcPr>
            <w:tcW w:w="550" w:type="dxa"/>
          </w:tcPr>
          <w:p w14:paraId="70BF7C56" w14:textId="77777777" w:rsidR="00EB1C45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  <w:p w14:paraId="7D11EA1F" w14:textId="77777777" w:rsidR="00EB1C45" w:rsidRPr="005632CA" w:rsidRDefault="00EB1C45" w:rsidP="00CE2BD6">
            <w:pPr>
              <w:rPr>
                <w:rFonts w:ascii="Arial" w:hAnsi="Arial" w:cs="Arial"/>
              </w:rPr>
            </w:pPr>
          </w:p>
          <w:p w14:paraId="334FA345" w14:textId="77777777" w:rsidR="00EB1C45" w:rsidRPr="005632CA" w:rsidRDefault="00EB1C45" w:rsidP="00CE2BD6">
            <w:pPr>
              <w:rPr>
                <w:rFonts w:ascii="Arial" w:hAnsi="Arial" w:cs="Arial"/>
              </w:rPr>
            </w:pPr>
          </w:p>
          <w:p w14:paraId="11375939" w14:textId="77777777" w:rsidR="00EB1C45" w:rsidRDefault="00EB1C45" w:rsidP="00CE2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13669A4E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623A5775" w14:textId="77777777" w:rsidR="00EB1C45" w:rsidRDefault="00EB1C45" w:rsidP="00CE2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</w:t>
            </w:r>
          </w:p>
          <w:p w14:paraId="733A1B63" w14:textId="77777777" w:rsidR="00EB1C45" w:rsidRDefault="00EB1C45" w:rsidP="00CE2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  <w:p w14:paraId="173996C9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175A4D34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7E506F7F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6ED25066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15633D3D" w14:textId="77777777" w:rsidR="00EB1C45" w:rsidRDefault="00EB1C45" w:rsidP="00CE2B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  <w:p w14:paraId="1B30FB18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411D8875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2508C7F2" w14:textId="77777777" w:rsidR="00EB1C45" w:rsidRDefault="00EB1C45" w:rsidP="00CE2BD6">
            <w:pPr>
              <w:rPr>
                <w:rFonts w:ascii="Arial" w:hAnsi="Arial" w:cs="Arial"/>
              </w:rPr>
            </w:pPr>
          </w:p>
          <w:p w14:paraId="5CEB67C7" w14:textId="3CEB1E42" w:rsidR="00EB1C45" w:rsidRPr="005632CA" w:rsidRDefault="00EB1C45" w:rsidP="00CE2BD6">
            <w:pPr>
              <w:rPr>
                <w:rFonts w:ascii="Arial" w:hAnsi="Arial" w:cs="Arial"/>
              </w:rPr>
            </w:pPr>
          </w:p>
        </w:tc>
        <w:tc>
          <w:tcPr>
            <w:tcW w:w="2923" w:type="dxa"/>
          </w:tcPr>
          <w:p w14:paraId="4DF92777" w14:textId="77777777" w:rsidR="00EB1C45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Objednatel přebírá Dílo na základě tohoto Protokolu o předání Díla:</w:t>
            </w:r>
            <w:r>
              <w:rPr>
                <w:rStyle w:val="Znakapoznpodarou"/>
                <w:rFonts w:ascii="Arial" w:hAnsi="Arial" w:cs="Arial"/>
              </w:rPr>
              <w:footnoteReference w:id="1"/>
            </w:r>
          </w:p>
          <w:p w14:paraId="6A6BE8D4" w14:textId="77777777" w:rsidR="00EB1C45" w:rsidRDefault="00EB1C45" w:rsidP="00CE2BD6">
            <w:pPr>
              <w:spacing w:before="120"/>
              <w:rPr>
                <w:rFonts w:ascii="Arial" w:hAnsi="Arial" w:cs="Arial"/>
              </w:rPr>
            </w:pPr>
          </w:p>
          <w:p w14:paraId="48CFFCBC" w14:textId="77777777" w:rsidR="00EB1C45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Záruka na celé Dílo, jeho příslušenství a součásti začíná plynout od:</w:t>
            </w:r>
          </w:p>
          <w:p w14:paraId="6E1F8B77" w14:textId="77777777" w:rsidR="00EB1C45" w:rsidRDefault="00EB1C45" w:rsidP="00CE2BD6">
            <w:pPr>
              <w:spacing w:before="120"/>
              <w:rPr>
                <w:rFonts w:ascii="Arial" w:hAnsi="Arial" w:cs="Arial"/>
              </w:rPr>
            </w:pPr>
          </w:p>
          <w:p w14:paraId="7A223C52" w14:textId="6969C278" w:rsidR="00EB1C45" w:rsidRPr="00F04256" w:rsidRDefault="00EB1C45" w:rsidP="00696C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Záruka na celé Dílo, jeho příslušenství a součásti uplyne nejdříve dne:</w:t>
            </w:r>
          </w:p>
        </w:tc>
        <w:tc>
          <w:tcPr>
            <w:tcW w:w="418" w:type="dxa"/>
          </w:tcPr>
          <w:p w14:paraId="0E7100F1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203DC770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 w:rsidRPr="00F04256">
              <w:rPr>
                <w:rFonts w:ascii="Arial" w:hAnsi="Arial" w:cs="Arial"/>
                <w:i/>
                <w:highlight w:val="yellow"/>
              </w:rPr>
              <w:t>ANO/NE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  <w:p w14:paraId="7D18DBC4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DB3E45E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94CAEDC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4DDCF70D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30FE925A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1415E5D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33CDDD31" w14:textId="77777777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  <w:p w14:paraId="11F2D7EC" w14:textId="253F814B" w:rsidR="00EB1C45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69C14AE8" w14:textId="77777777" w:rsidR="00EB1C45" w:rsidRPr="00F04256" w:rsidRDefault="00EB1C45" w:rsidP="00D21B7B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EB1C45" w:rsidRPr="00F04256" w14:paraId="5816AE0A" w14:textId="77777777" w:rsidTr="000734FC">
        <w:tc>
          <w:tcPr>
            <w:tcW w:w="550" w:type="dxa"/>
          </w:tcPr>
          <w:p w14:paraId="7FA43204" w14:textId="1960DB72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1</w:t>
            </w:r>
            <w:r w:rsidR="00D21B7B">
              <w:rPr>
                <w:rFonts w:ascii="Arial" w:hAnsi="Arial" w:cs="Arial"/>
              </w:rPr>
              <w:t>4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23" w:type="dxa"/>
          </w:tcPr>
          <w:p w14:paraId="591FC00F" w14:textId="77777777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Ostatní poznámky:</w:t>
            </w:r>
          </w:p>
        </w:tc>
        <w:tc>
          <w:tcPr>
            <w:tcW w:w="418" w:type="dxa"/>
          </w:tcPr>
          <w:p w14:paraId="3217DBFD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585F38E6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EB1C45" w:rsidRPr="00F04256" w14:paraId="69AFDF38" w14:textId="77777777" w:rsidTr="000734FC">
        <w:tc>
          <w:tcPr>
            <w:tcW w:w="550" w:type="dxa"/>
          </w:tcPr>
          <w:p w14:paraId="791F9158" w14:textId="33CF581E" w:rsidR="00EB1C45" w:rsidRPr="00F04256" w:rsidRDefault="00EB1C45" w:rsidP="00CE2BD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21B7B">
              <w:rPr>
                <w:rFonts w:ascii="Arial" w:hAnsi="Arial" w:cs="Arial"/>
              </w:rPr>
              <w:t>5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9620" w:type="dxa"/>
            <w:gridSpan w:val="3"/>
            <w:vAlign w:val="bottom"/>
          </w:tcPr>
          <w:p w14:paraId="4B17C365" w14:textId="77777777" w:rsidR="00EB1C45" w:rsidRPr="00F04256" w:rsidRDefault="00EB1C45" w:rsidP="00CE2BD6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</w:rPr>
              <w:t>Smluvní strany svými podpisy stvrzují správnost údajů obsažených v tomto Protokol</w:t>
            </w:r>
            <w:r>
              <w:rPr>
                <w:rFonts w:ascii="Arial" w:hAnsi="Arial" w:cs="Arial"/>
              </w:rPr>
              <w:t>u</w:t>
            </w:r>
            <w:r w:rsidRPr="00F04256">
              <w:rPr>
                <w:rFonts w:ascii="Arial" w:hAnsi="Arial" w:cs="Arial"/>
              </w:rPr>
              <w:t xml:space="preserve"> o předání Díla.</w:t>
            </w:r>
          </w:p>
        </w:tc>
      </w:tr>
    </w:tbl>
    <w:p w14:paraId="1B1345E8" w14:textId="77777777" w:rsidR="00EB1C45" w:rsidRPr="00F04256" w:rsidRDefault="00EB1C45" w:rsidP="00EB1C45">
      <w:pPr>
        <w:rPr>
          <w:rFonts w:ascii="Arial" w:hAnsi="Arial" w:cs="Arial"/>
          <w:sz w:val="22"/>
          <w:szCs w:val="22"/>
        </w:rPr>
      </w:pPr>
    </w:p>
    <w:tbl>
      <w:tblPr>
        <w:tblW w:w="10102" w:type="dxa"/>
        <w:tblLook w:val="04A0" w:firstRow="1" w:lastRow="0" w:firstColumn="1" w:lastColumn="0" w:noHBand="0" w:noVBand="1"/>
      </w:tblPr>
      <w:tblGrid>
        <w:gridCol w:w="2130"/>
        <w:gridCol w:w="2453"/>
        <w:gridCol w:w="434"/>
        <w:gridCol w:w="2020"/>
        <w:gridCol w:w="3065"/>
      </w:tblGrid>
      <w:tr w:rsidR="00CA6BD4" w:rsidRPr="00F04256" w14:paraId="5903933C" w14:textId="77777777" w:rsidTr="00866553">
        <w:trPr>
          <w:trHeight w:val="1080"/>
        </w:trPr>
        <w:tc>
          <w:tcPr>
            <w:tcW w:w="5017" w:type="dxa"/>
            <w:gridSpan w:val="3"/>
          </w:tcPr>
          <w:p w14:paraId="0852E5EE" w14:textId="77777777" w:rsidR="00CA6BD4" w:rsidDel="00696CDA" w:rsidRDefault="00CA6BD4" w:rsidP="00893FAD">
            <w:pPr>
              <w:rPr>
                <w:del w:id="1" w:author="Daniel" w:date="2022-02-14T09:53:00Z"/>
                <w:rFonts w:ascii="Arial" w:hAnsi="Arial" w:cs="Arial"/>
                <w:sz w:val="22"/>
                <w:szCs w:val="22"/>
              </w:rPr>
            </w:pPr>
          </w:p>
          <w:p w14:paraId="6F4B9A66" w14:textId="77777777" w:rsidR="00CA6BD4" w:rsidRDefault="00CA6BD4" w:rsidP="00893F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6F2B13" w14:textId="77777777" w:rsidR="00CA6BD4" w:rsidRPr="00146E40" w:rsidRDefault="00CA6BD4" w:rsidP="00893FAD">
            <w:pPr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>
              <w:rPr>
                <w:rFonts w:ascii="Arial" w:hAnsi="Arial" w:cs="Arial"/>
                <w:b/>
                <w:sz w:val="22"/>
                <w:szCs w:val="22"/>
              </w:rPr>
              <w:t>Objednatele:</w:t>
            </w:r>
          </w:p>
        </w:tc>
        <w:tc>
          <w:tcPr>
            <w:tcW w:w="5085" w:type="dxa"/>
            <w:gridSpan w:val="2"/>
          </w:tcPr>
          <w:p w14:paraId="3DD440A8" w14:textId="77777777" w:rsidR="00CA6BD4" w:rsidRDefault="00CA6BD4" w:rsidP="00893F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C1552F" w14:textId="77777777" w:rsidR="00CA6BD4" w:rsidRDefault="00CA6BD4" w:rsidP="00893FA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EDB1FC" w14:textId="77777777" w:rsidR="00CA6BD4" w:rsidRPr="00F04256" w:rsidRDefault="00CA6BD4" w:rsidP="00893FAD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Zhotovitele</w:t>
            </w:r>
            <w:r w:rsidRPr="00F0425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2D1D615" w14:textId="77777777" w:rsidR="00CA6BD4" w:rsidRDefault="00CA6BD4" w:rsidP="00893FAD">
            <w:pPr>
              <w:jc w:val="center"/>
              <w:rPr>
                <w:rFonts w:ascii="Arial" w:hAnsi="Arial" w:cs="Arial"/>
              </w:rPr>
            </w:pPr>
          </w:p>
          <w:p w14:paraId="070EACB0" w14:textId="77777777" w:rsidR="00CA6BD4" w:rsidRPr="00F04256" w:rsidRDefault="00CA6BD4" w:rsidP="00893FAD">
            <w:pPr>
              <w:jc w:val="center"/>
              <w:rPr>
                <w:rFonts w:ascii="Arial" w:hAnsi="Arial" w:cs="Arial"/>
              </w:rPr>
            </w:pPr>
          </w:p>
        </w:tc>
      </w:tr>
      <w:tr w:rsidR="00CA6BD4" w:rsidRPr="00F04256" w14:paraId="40E6717A" w14:textId="77777777" w:rsidTr="00866553">
        <w:trPr>
          <w:trHeight w:val="335"/>
        </w:trPr>
        <w:tc>
          <w:tcPr>
            <w:tcW w:w="2130" w:type="dxa"/>
          </w:tcPr>
          <w:p w14:paraId="79344095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F04256">
              <w:rPr>
                <w:rFonts w:ascii="Arial" w:hAnsi="Arial" w:cs="Arial"/>
                <w:sz w:val="22"/>
                <w:szCs w:val="22"/>
              </w:rPr>
              <w:t>odpis:</w:t>
            </w:r>
          </w:p>
        </w:tc>
        <w:tc>
          <w:tcPr>
            <w:tcW w:w="2453" w:type="dxa"/>
            <w:tcBorders>
              <w:bottom w:val="single" w:sz="4" w:space="0" w:color="auto"/>
            </w:tcBorders>
          </w:tcPr>
          <w:p w14:paraId="649E8186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32" w:type="dxa"/>
          </w:tcPr>
          <w:p w14:paraId="2FDBD303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14:paraId="1F3AF20F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3065" w:type="dxa"/>
            <w:tcBorders>
              <w:bottom w:val="single" w:sz="4" w:space="0" w:color="auto"/>
            </w:tcBorders>
          </w:tcPr>
          <w:p w14:paraId="3364E65E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</w:p>
        </w:tc>
      </w:tr>
      <w:tr w:rsidR="00CA6BD4" w:rsidRPr="00F04256" w14:paraId="331EA284" w14:textId="77777777" w:rsidTr="00866553">
        <w:trPr>
          <w:trHeight w:val="57"/>
        </w:trPr>
        <w:tc>
          <w:tcPr>
            <w:tcW w:w="2130" w:type="dxa"/>
          </w:tcPr>
          <w:p w14:paraId="639C1A2D" w14:textId="77777777" w:rsidR="00CA6BD4" w:rsidRDefault="00CA6BD4" w:rsidP="00893FA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76A52DC6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453" w:type="dxa"/>
          </w:tcPr>
          <w:p w14:paraId="39DA07AE" w14:textId="77777777" w:rsidR="00CA6BD4" w:rsidRDefault="00CA6BD4" w:rsidP="00893FAD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C6576B3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32" w:type="dxa"/>
          </w:tcPr>
          <w:p w14:paraId="5B879EB9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020" w:type="dxa"/>
          </w:tcPr>
          <w:p w14:paraId="7CE0F60C" w14:textId="77777777" w:rsidR="00CA6BD4" w:rsidRDefault="00CA6BD4" w:rsidP="00893FA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5D4C1834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3065" w:type="dxa"/>
          </w:tcPr>
          <w:p w14:paraId="4B4967D2" w14:textId="77777777" w:rsidR="00CA6BD4" w:rsidRDefault="00CA6BD4" w:rsidP="00893FAD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5A20B077" w14:textId="77777777" w:rsidR="00CA6BD4" w:rsidRPr="00F04256" w:rsidRDefault="00CA6BD4" w:rsidP="00893FAD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</w:tbl>
    <w:p w14:paraId="169F00F4" w14:textId="77777777" w:rsidR="00EB1C45" w:rsidRPr="00F04256" w:rsidRDefault="00EB1C45">
      <w:pPr>
        <w:rPr>
          <w:rFonts w:ascii="Arial" w:hAnsi="Arial" w:cs="Arial"/>
          <w:sz w:val="22"/>
          <w:szCs w:val="22"/>
        </w:rPr>
      </w:pPr>
    </w:p>
    <w:sectPr w:rsidR="00EB1C45" w:rsidRPr="00F04256" w:rsidSect="00696CDA">
      <w:headerReference w:type="default" r:id="rId9"/>
      <w:footerReference w:type="default" r:id="rId10"/>
      <w:pgSz w:w="11906" w:h="16838"/>
      <w:pgMar w:top="709" w:right="1417" w:bottom="284" w:left="1417" w:header="708" w:footer="108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268C1" w14:textId="77777777" w:rsidR="00EF42FE" w:rsidRDefault="00EF42FE" w:rsidP="000E705A">
      <w:r>
        <w:separator/>
      </w:r>
    </w:p>
  </w:endnote>
  <w:endnote w:type="continuationSeparator" w:id="0">
    <w:p w14:paraId="6AABB001" w14:textId="77777777" w:rsidR="00EF42FE" w:rsidRDefault="00EF42FE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606CA" w14:textId="77777777" w:rsidR="00146E40" w:rsidRDefault="00146E40" w:rsidP="00146E40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14:paraId="4E8F27AF" w14:textId="77777777" w:rsidR="00146E40" w:rsidRPr="00146E40" w:rsidRDefault="00146E40" w:rsidP="00146E40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  <w:sz w:val="22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81424" w14:textId="77777777" w:rsidR="00EF42FE" w:rsidRDefault="00EF42FE" w:rsidP="000E705A">
      <w:r>
        <w:separator/>
      </w:r>
    </w:p>
  </w:footnote>
  <w:footnote w:type="continuationSeparator" w:id="0">
    <w:p w14:paraId="60789609" w14:textId="77777777" w:rsidR="00EF42FE" w:rsidRDefault="00EF42FE" w:rsidP="000E705A">
      <w:r>
        <w:continuationSeparator/>
      </w:r>
    </w:p>
  </w:footnote>
  <w:footnote w:id="1">
    <w:p w14:paraId="3EC56F52" w14:textId="77777777" w:rsidR="00EB1C45" w:rsidRPr="000D56B4" w:rsidRDefault="00EB1C45" w:rsidP="00EB1C45">
      <w:pPr>
        <w:pStyle w:val="Textpoznpodarou"/>
        <w:jc w:val="both"/>
        <w:rPr>
          <w:ins w:id="0" w:author="Daniel Handlíř" w:date="2022-02-11T08:49:00Z"/>
          <w:rFonts w:ascii="Arial" w:hAnsi="Arial" w:cs="Arial"/>
          <w:sz w:val="16"/>
          <w:szCs w:val="16"/>
        </w:rPr>
      </w:pPr>
      <w:r w:rsidRPr="000D56B4">
        <w:rPr>
          <w:rStyle w:val="Znakapoznpod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0D56B4">
        <w:rPr>
          <w:rFonts w:ascii="Arial" w:hAnsi="Arial" w:cs="Arial"/>
          <w:sz w:val="16"/>
          <w:szCs w:val="16"/>
        </w:rPr>
        <w:t xml:space="preserve">Dle čl. 5.2.2. návrhu smlouvy o dílo </w:t>
      </w:r>
      <w:r w:rsidRPr="000D56B4">
        <w:rPr>
          <w:rFonts w:ascii="Arial" w:hAnsi="Arial" w:cs="Arial"/>
          <w:b/>
          <w:sz w:val="16"/>
          <w:szCs w:val="16"/>
        </w:rPr>
        <w:t>se Dílo považuje za nezpůsobilé k předání a za nepředané</w:t>
      </w:r>
      <w:r w:rsidRPr="000D56B4">
        <w:rPr>
          <w:rFonts w:ascii="Arial" w:hAnsi="Arial" w:cs="Arial"/>
          <w:sz w:val="16"/>
          <w:szCs w:val="16"/>
        </w:rPr>
        <w:t xml:space="preserve"> v případě, kdy bude v Protokolu o předání Díla uvedeno, že Dílo </w:t>
      </w:r>
      <w:r w:rsidRPr="000D56B4">
        <w:rPr>
          <w:rFonts w:ascii="Arial" w:hAnsi="Arial" w:cs="Arial"/>
          <w:b/>
          <w:sz w:val="16"/>
          <w:szCs w:val="16"/>
        </w:rPr>
        <w:t xml:space="preserve">obsahuje jednu a/nebo více </w:t>
      </w:r>
      <w:r w:rsidRPr="000D56B4">
        <w:rPr>
          <w:rFonts w:ascii="Arial" w:hAnsi="Arial" w:cs="Arial"/>
          <w:b/>
          <w:sz w:val="16"/>
          <w:szCs w:val="16"/>
          <w:u w:val="single"/>
        </w:rPr>
        <w:t>podstatných</w:t>
      </w:r>
      <w:r w:rsidRPr="000D56B4">
        <w:rPr>
          <w:rFonts w:ascii="Arial" w:hAnsi="Arial" w:cs="Arial"/>
          <w:b/>
          <w:sz w:val="16"/>
          <w:szCs w:val="16"/>
        </w:rPr>
        <w:t xml:space="preserve"> vad</w:t>
      </w:r>
      <w:r w:rsidRPr="000D56B4">
        <w:rPr>
          <w:rFonts w:ascii="Arial" w:hAnsi="Arial" w:cs="Arial"/>
          <w:sz w:val="16"/>
          <w:szCs w:val="16"/>
        </w:rPr>
        <w:t xml:space="preserve">. V případě, že bude v Protokolu o předání Díla uvedeno, že Dílo </w:t>
      </w:r>
      <w:r w:rsidRPr="000D56B4">
        <w:rPr>
          <w:rFonts w:ascii="Arial" w:hAnsi="Arial" w:cs="Arial"/>
          <w:b/>
          <w:sz w:val="16"/>
          <w:szCs w:val="16"/>
        </w:rPr>
        <w:t xml:space="preserve">obsahuje jednu a/nebo více </w:t>
      </w:r>
      <w:r w:rsidRPr="000D56B4">
        <w:rPr>
          <w:rFonts w:ascii="Arial" w:hAnsi="Arial" w:cs="Arial"/>
          <w:b/>
          <w:sz w:val="16"/>
          <w:szCs w:val="16"/>
          <w:u w:val="single"/>
        </w:rPr>
        <w:t>nepodstatných</w:t>
      </w:r>
      <w:r w:rsidRPr="000D56B4">
        <w:rPr>
          <w:rFonts w:ascii="Arial" w:hAnsi="Arial" w:cs="Arial"/>
          <w:b/>
          <w:sz w:val="16"/>
          <w:szCs w:val="16"/>
        </w:rPr>
        <w:t xml:space="preserve"> vad</w:t>
      </w:r>
      <w:r w:rsidRPr="000D56B4">
        <w:rPr>
          <w:rFonts w:ascii="Arial" w:hAnsi="Arial" w:cs="Arial"/>
          <w:sz w:val="16"/>
          <w:szCs w:val="16"/>
        </w:rPr>
        <w:t xml:space="preserve">, je </w:t>
      </w:r>
      <w:r w:rsidRPr="000D56B4">
        <w:rPr>
          <w:rFonts w:ascii="Arial" w:hAnsi="Arial" w:cs="Arial"/>
          <w:b/>
          <w:sz w:val="16"/>
          <w:szCs w:val="16"/>
        </w:rPr>
        <w:t>na rozhodnutí Objednatele</w:t>
      </w:r>
      <w:r w:rsidRPr="000D56B4">
        <w:rPr>
          <w:rFonts w:ascii="Arial" w:hAnsi="Arial" w:cs="Arial"/>
          <w:sz w:val="16"/>
          <w:szCs w:val="16"/>
        </w:rPr>
        <w:t xml:space="preserve">, zda Dílo </w:t>
      </w:r>
      <w:r w:rsidRPr="000D56B4">
        <w:rPr>
          <w:rFonts w:ascii="Arial" w:hAnsi="Arial" w:cs="Arial"/>
          <w:b/>
          <w:sz w:val="16"/>
          <w:szCs w:val="16"/>
        </w:rPr>
        <w:t>přebírá</w:t>
      </w:r>
      <w:r w:rsidRPr="000D56B4">
        <w:rPr>
          <w:rFonts w:ascii="Arial" w:hAnsi="Arial" w:cs="Arial"/>
          <w:sz w:val="16"/>
          <w:szCs w:val="16"/>
        </w:rPr>
        <w:t xml:space="preserve">, přičemž toto své rozhodnutí musí vyznačit v Protokolu o předání Díla. V případě, že bude v Protokolu o předání Díla uvedeno, že je </w:t>
      </w:r>
      <w:r w:rsidRPr="000D56B4">
        <w:rPr>
          <w:rFonts w:ascii="Arial" w:hAnsi="Arial" w:cs="Arial"/>
          <w:b/>
          <w:sz w:val="16"/>
          <w:szCs w:val="16"/>
        </w:rPr>
        <w:t xml:space="preserve">Dílo </w:t>
      </w:r>
      <w:r w:rsidRPr="000D56B4">
        <w:rPr>
          <w:rFonts w:ascii="Arial" w:hAnsi="Arial" w:cs="Arial"/>
          <w:b/>
          <w:sz w:val="16"/>
          <w:szCs w:val="16"/>
          <w:u w:val="single"/>
        </w:rPr>
        <w:t>bez vad</w:t>
      </w:r>
      <w:r w:rsidRPr="000D56B4">
        <w:rPr>
          <w:rFonts w:ascii="Arial" w:hAnsi="Arial" w:cs="Arial"/>
          <w:b/>
          <w:sz w:val="16"/>
          <w:szCs w:val="16"/>
        </w:rPr>
        <w:t>, považuje se Dílo za předané</w:t>
      </w:r>
      <w:r w:rsidRPr="000D56B4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8774B" w14:textId="3949215E" w:rsidR="000943B2" w:rsidRDefault="00866553" w:rsidP="00866553">
    <w:pPr>
      <w:pStyle w:val="Zpat"/>
      <w:spacing w:before="120"/>
    </w:pPr>
    <w:ins w:id="2" w:author="Daniel" w:date="2022-02-14T09:56:00Z">
      <w:r>
        <w:rPr>
          <w:noProof/>
        </w:rPr>
        <w:drawing>
          <wp:anchor distT="0" distB="0" distL="114300" distR="114300" simplePos="0" relativeHeight="251659264" behindDoc="1" locked="0" layoutInCell="1" allowOverlap="1" wp14:anchorId="4591F83A" wp14:editId="7CC8CAB9">
            <wp:simplePos x="0" y="0"/>
            <wp:positionH relativeFrom="column">
              <wp:posOffset>-118745</wp:posOffset>
            </wp:positionH>
            <wp:positionV relativeFrom="paragraph">
              <wp:posOffset>-345440</wp:posOffset>
            </wp:positionV>
            <wp:extent cx="1668780" cy="523875"/>
            <wp:effectExtent l="0" t="0" r="7620" b="9525"/>
            <wp:wrapTight wrapText="bothSides">
              <wp:wrapPolygon edited="0">
                <wp:start x="0" y="0"/>
                <wp:lineTo x="0" y="21207"/>
                <wp:lineTo x="21452" y="21207"/>
                <wp:lineTo x="21452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07" t="36308" r="16780" b="37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5238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53538"/>
    <w:multiLevelType w:val="hybridMultilevel"/>
    <w:tmpl w:val="AD90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B3F98"/>
    <w:multiLevelType w:val="multilevel"/>
    <w:tmpl w:val="A17EFE5E"/>
    <w:numStyleLink w:val="Lidl1"/>
  </w:abstractNum>
  <w:num w:numId="1">
    <w:abstractNumId w:val="1"/>
  </w:num>
  <w:num w:numId="2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>
    <w:abstractNumId w:val="2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niel Handlíř">
    <w15:presenceInfo w15:providerId="AD" w15:userId="S::Daniel.Handlir@lidl.cz::1ec18f90-d50a-4a82-a207-ee3295e4b360"/>
  </w15:person>
  <w15:person w15:author="Daniel">
    <w15:presenceInfo w15:providerId="AD" w15:userId="S::Daniel.Handlir@lidl.cz::1ec18f90-d50a-4a82-a207-ee3295e4b3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05A"/>
    <w:rsid w:val="000070FA"/>
    <w:rsid w:val="000734FC"/>
    <w:rsid w:val="000943B2"/>
    <w:rsid w:val="000C1053"/>
    <w:rsid w:val="000D56B4"/>
    <w:rsid w:val="000E705A"/>
    <w:rsid w:val="000F47BB"/>
    <w:rsid w:val="001002BB"/>
    <w:rsid w:val="00102E22"/>
    <w:rsid w:val="00146E40"/>
    <w:rsid w:val="001B507D"/>
    <w:rsid w:val="001D0BB3"/>
    <w:rsid w:val="00204347"/>
    <w:rsid w:val="002A1331"/>
    <w:rsid w:val="00375D1E"/>
    <w:rsid w:val="0048618E"/>
    <w:rsid w:val="004B4412"/>
    <w:rsid w:val="004B7CFA"/>
    <w:rsid w:val="005054B6"/>
    <w:rsid w:val="00511629"/>
    <w:rsid w:val="00543372"/>
    <w:rsid w:val="00596444"/>
    <w:rsid w:val="005B6DEE"/>
    <w:rsid w:val="006116EE"/>
    <w:rsid w:val="00625428"/>
    <w:rsid w:val="00651347"/>
    <w:rsid w:val="00696CDA"/>
    <w:rsid w:val="006A368D"/>
    <w:rsid w:val="006E19AF"/>
    <w:rsid w:val="00722EF6"/>
    <w:rsid w:val="00796B57"/>
    <w:rsid w:val="007D5AB5"/>
    <w:rsid w:val="0082265E"/>
    <w:rsid w:val="00841856"/>
    <w:rsid w:val="00866553"/>
    <w:rsid w:val="008E1C65"/>
    <w:rsid w:val="009439B7"/>
    <w:rsid w:val="00981063"/>
    <w:rsid w:val="00A31A0A"/>
    <w:rsid w:val="00A33842"/>
    <w:rsid w:val="00A35818"/>
    <w:rsid w:val="00B62C86"/>
    <w:rsid w:val="00B83A5E"/>
    <w:rsid w:val="00BB5670"/>
    <w:rsid w:val="00BD3387"/>
    <w:rsid w:val="00C04C58"/>
    <w:rsid w:val="00C21CC0"/>
    <w:rsid w:val="00C437A4"/>
    <w:rsid w:val="00C82FD5"/>
    <w:rsid w:val="00CA6BD4"/>
    <w:rsid w:val="00D21B7B"/>
    <w:rsid w:val="00EB1C45"/>
    <w:rsid w:val="00EC75A8"/>
    <w:rsid w:val="00EF42FE"/>
    <w:rsid w:val="00F038AA"/>
    <w:rsid w:val="00F04256"/>
    <w:rsid w:val="00F653E9"/>
    <w:rsid w:val="00F717BF"/>
    <w:rsid w:val="00FA5E9F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CE9783"/>
  <w15:docId w15:val="{66CC3D81-2AC4-42FA-BA25-E1106FA5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Zhlav">
    <w:name w:val="header"/>
    <w:basedOn w:val="Normln"/>
    <w:link w:val="Zhlav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E7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E705A"/>
    <w:rPr>
      <w:rFonts w:ascii="Times New Roman" w:hAnsi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054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054B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46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594C-CAE9-4BBB-AF6E-6E9809123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</dc:creator>
  <cp:lastModifiedBy>Daniel</cp:lastModifiedBy>
  <cp:revision>6</cp:revision>
  <cp:lastPrinted>2014-02-10T07:25:00Z</cp:lastPrinted>
  <dcterms:created xsi:type="dcterms:W3CDTF">2022-02-11T07:51:00Z</dcterms:created>
  <dcterms:modified xsi:type="dcterms:W3CDTF">2022-02-14T08:56:00Z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M11651563/1</vt:lpwstr>
  </property>
  <property fmtid="{D5CDD505-2E9C-101B-9397-08002B2CF9AE}" pid="3" name="WS_REF_OLD">
    <vt:lpwstr>M11651563/1</vt:lpwstr>
  </property>
</Properties>
</file>